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ins w:id="0" w:author="Urbánková Markéta" w:date="2020-01-13T14:19:00Z">
        <w:r w:rsidR="0063249D">
          <w:rPr>
            <w:rFonts w:ascii="Verdana" w:hAnsi="Verdana"/>
            <w:sz w:val="18"/>
            <w:szCs w:val="18"/>
          </w:rPr>
          <w:t>„Opravy zabezpečovacích zařízení u SSZT v obvodu OŘ Plzeň 2020-2022“, ev.č. 65419136</w:t>
        </w:r>
        <w:r w:rsidR="0063249D" w:rsidRPr="00933584" w:rsidDel="0063249D">
          <w:rPr>
            <w:rFonts w:ascii="Verdana" w:hAnsi="Verdana"/>
            <w:sz w:val="18"/>
            <w:szCs w:val="18"/>
          </w:rPr>
          <w:t xml:space="preserve"> </w:t>
        </w:r>
      </w:ins>
      <w:del w:id="1" w:author="Urbánková Markéta" w:date="2020-01-13T14:19:00Z">
        <w:r w:rsidRPr="00933584" w:rsidDel="0063249D">
          <w:rPr>
            <w:rFonts w:ascii="Verdana" w:hAnsi="Verdana"/>
            <w:sz w:val="18"/>
            <w:szCs w:val="18"/>
          </w:rPr>
          <w:delText>„</w:delText>
        </w:r>
        <w:r w:rsidR="00D54281" w:rsidRPr="00933584" w:rsidDel="0063249D">
          <w:rPr>
            <w:rFonts w:ascii="Verdana" w:hAnsi="Verdana"/>
            <w:sz w:val="18"/>
            <w:szCs w:val="18"/>
            <w:highlight w:val="green"/>
          </w:rPr>
          <w:delText>………………………….</w:delText>
        </w:r>
        <w:r w:rsidRPr="00933584" w:rsidDel="0063249D">
          <w:rPr>
            <w:rFonts w:ascii="Verdana" w:hAnsi="Verdana"/>
            <w:sz w:val="18"/>
            <w:szCs w:val="18"/>
          </w:rPr>
          <w:delText>“</w:delText>
        </w:r>
      </w:del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63249D">
              <w:rPr>
                <w:rFonts w:ascii="Verdana" w:hAnsi="Verdana"/>
                <w:b/>
                <w:sz w:val="18"/>
                <w:szCs w:val="18"/>
                <w:rPrChange w:id="2" w:author="Urbánková Markéta" w:date="2020-01-13T14:19:00Z">
                  <w:rPr>
                    <w:rFonts w:ascii="Verdana" w:hAnsi="Verdana"/>
                    <w:b/>
                    <w:sz w:val="18"/>
                    <w:szCs w:val="18"/>
                    <w:highlight w:val="green"/>
                  </w:rPr>
                </w:rPrChange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63249D">
              <w:rPr>
                <w:rFonts w:ascii="Verdana" w:hAnsi="Verdana"/>
                <w:b/>
                <w:sz w:val="18"/>
                <w:szCs w:val="18"/>
                <w:rPrChange w:id="3" w:author="Urbánková Markéta" w:date="2020-01-13T14:19:00Z">
                  <w:rPr>
                    <w:rFonts w:ascii="Verdana" w:hAnsi="Verdana"/>
                    <w:b/>
                    <w:sz w:val="18"/>
                    <w:szCs w:val="18"/>
                    <w:highlight w:val="green"/>
                  </w:rPr>
                </w:rPrChange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63249D">
              <w:rPr>
                <w:rFonts w:ascii="Verdana" w:hAnsi="Verdana"/>
                <w:b/>
                <w:sz w:val="18"/>
                <w:szCs w:val="18"/>
                <w:rPrChange w:id="4" w:author="Urbánková Markéta" w:date="2020-01-13T14:19:00Z">
                  <w:rPr>
                    <w:rFonts w:ascii="Verdana" w:hAnsi="Verdana"/>
                    <w:b/>
                    <w:sz w:val="18"/>
                    <w:szCs w:val="18"/>
                    <w:highlight w:val="green"/>
                  </w:rPr>
                </w:rPrChange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3249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3249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3249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3249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3249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3249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3249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3249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3249D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3249D" w:rsidRDefault="00FB096B" w:rsidP="00FB096B">
      <w:pPr>
        <w:spacing w:after="120"/>
        <w:jc w:val="both"/>
        <w:rPr>
          <w:rFonts w:ascii="Verdana" w:hAnsi="Verdana"/>
          <w:sz w:val="18"/>
          <w:szCs w:val="18"/>
          <w:rPrChange w:id="5" w:author="Urbánková Markéta" w:date="2020-01-13T14:20:00Z">
            <w:rPr>
              <w:rFonts w:ascii="Verdana" w:hAnsi="Verdana"/>
              <w:sz w:val="18"/>
              <w:szCs w:val="18"/>
            </w:rPr>
          </w:rPrChange>
        </w:rPr>
      </w:pPr>
      <w:bookmarkStart w:id="6" w:name="_GoBack"/>
      <w:bookmarkEnd w:id="6"/>
      <w:r w:rsidRPr="0063249D">
        <w:rPr>
          <w:rFonts w:ascii="Verdana" w:hAnsi="Verdana"/>
          <w:sz w:val="18"/>
          <w:szCs w:val="18"/>
          <w:rPrChange w:id="7" w:author="Urbánková Markéta" w:date="2020-01-13T14:20:00Z">
            <w:rPr>
              <w:rFonts w:ascii="Verdana" w:hAnsi="Verdana"/>
              <w:sz w:val="18"/>
              <w:szCs w:val="18"/>
            </w:rPr>
          </w:rPrChange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63249D">
        <w:rPr>
          <w:rFonts w:ascii="Verdana" w:hAnsi="Verdana"/>
          <w:b/>
          <w:sz w:val="18"/>
          <w:szCs w:val="18"/>
          <w:rPrChange w:id="8" w:author="Urbánková Markéta" w:date="2020-01-13T14:20:00Z">
            <w:rPr>
              <w:rFonts w:ascii="Verdana" w:hAnsi="Verdana"/>
              <w:b/>
              <w:sz w:val="18"/>
              <w:szCs w:val="18"/>
            </w:rPr>
          </w:rPrChange>
        </w:rPr>
        <w:t>Přílohy:</w:t>
      </w:r>
      <w:r w:rsidRPr="0063249D">
        <w:rPr>
          <w:rFonts w:ascii="Verdana" w:hAnsi="Verdana"/>
          <w:sz w:val="18"/>
          <w:szCs w:val="18"/>
          <w:rPrChange w:id="9" w:author="Urbánková Markéta" w:date="2020-01-13T14:20:00Z">
            <w:rPr>
              <w:rFonts w:ascii="Verdana" w:hAnsi="Verdana"/>
              <w:sz w:val="18"/>
              <w:szCs w:val="18"/>
            </w:rPr>
          </w:rPrChange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33584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DB1" w:rsidRDefault="00D83DB1">
      <w:r>
        <w:separator/>
      </w:r>
    </w:p>
  </w:endnote>
  <w:endnote w:type="continuationSeparator" w:id="0">
    <w:p w:rsidR="00D83DB1" w:rsidRDefault="00D8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4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4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DB1" w:rsidRDefault="00D83DB1">
      <w:r>
        <w:separator/>
      </w:r>
    </w:p>
  </w:footnote>
  <w:footnote w:type="continuationSeparator" w:id="0">
    <w:p w:rsidR="00D83DB1" w:rsidRDefault="00D83DB1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rbánková Markéta">
    <w15:presenceInfo w15:providerId="AD" w15:userId="S-1-5-21-3656830906-3839017365-80349702-79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249D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27D1AFD-7C27-4901-A072-89918D64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45228-BE2F-4546-9A0F-013C62E3E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12</cp:revision>
  <cp:lastPrinted>2018-03-26T11:24:00Z</cp:lastPrinted>
  <dcterms:created xsi:type="dcterms:W3CDTF">2018-12-07T16:23:00Z</dcterms:created>
  <dcterms:modified xsi:type="dcterms:W3CDTF">2020-01-13T13:20:00Z</dcterms:modified>
</cp:coreProperties>
</file>